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942AD" w14:textId="77777777" w:rsidR="00BD5CE3" w:rsidRDefault="00BD5CE3" w:rsidP="00BD5CE3">
      <w:pPr>
        <w:pBdr>
          <w:bottom w:val="single" w:sz="4" w:space="1" w:color="auto"/>
        </w:pBdr>
        <w:rPr>
          <w:b/>
          <w:sz w:val="28"/>
        </w:rPr>
      </w:pPr>
      <w:r>
        <w:rPr>
          <w:b/>
          <w:sz w:val="28"/>
        </w:rPr>
        <w:t xml:space="preserve">An </w:t>
      </w:r>
      <w:proofErr w:type="spellStart"/>
      <w:r>
        <w:rPr>
          <w:b/>
          <w:sz w:val="28"/>
        </w:rPr>
        <w:t>infographic</w:t>
      </w:r>
      <w:proofErr w:type="spellEnd"/>
      <w:r>
        <w:rPr>
          <w:b/>
          <w:sz w:val="28"/>
        </w:rPr>
        <w:t xml:space="preserve"> showing the flow of CureAccelerator (what goes in, what happens, what comes out and the ultimate outcome)</w:t>
      </w:r>
    </w:p>
    <w:p w14:paraId="774FCDCC" w14:textId="77777777" w:rsidR="00BD5CE3" w:rsidRDefault="00BD5CE3">
      <w:pPr>
        <w:rPr>
          <w:b/>
          <w:sz w:val="28"/>
        </w:rPr>
      </w:pPr>
    </w:p>
    <w:p w14:paraId="4B96FAFA" w14:textId="77777777" w:rsidR="008C4182" w:rsidRPr="00AC3B6B" w:rsidRDefault="00D3602A">
      <w:pPr>
        <w:rPr>
          <w:b/>
          <w:sz w:val="28"/>
        </w:rPr>
      </w:pPr>
      <w:r w:rsidRPr="00AC3B6B">
        <w:rPr>
          <w:b/>
          <w:sz w:val="28"/>
        </w:rPr>
        <w:t>Inputs</w:t>
      </w:r>
    </w:p>
    <w:p w14:paraId="7A272A00" w14:textId="77777777" w:rsidR="00D3602A" w:rsidRDefault="00D3602A"/>
    <w:p w14:paraId="4B833264" w14:textId="77777777" w:rsidR="00D3602A" w:rsidRPr="00AC3B6B" w:rsidRDefault="00D3602A" w:rsidP="00D3602A">
      <w:pPr>
        <w:pStyle w:val="ListParagraph"/>
        <w:numPr>
          <w:ilvl w:val="0"/>
          <w:numId w:val="1"/>
        </w:numPr>
        <w:rPr>
          <w:b/>
        </w:rPr>
      </w:pPr>
      <w:r w:rsidRPr="00AC3B6B">
        <w:rPr>
          <w:b/>
        </w:rPr>
        <w:t>People</w:t>
      </w:r>
    </w:p>
    <w:p w14:paraId="033111DB" w14:textId="77777777" w:rsidR="00A306CF" w:rsidRDefault="00D3602A" w:rsidP="00A306CF">
      <w:pPr>
        <w:pStyle w:val="ListParagraph"/>
        <w:numPr>
          <w:ilvl w:val="1"/>
          <w:numId w:val="1"/>
        </w:numPr>
      </w:pPr>
      <w:r>
        <w:t xml:space="preserve">Researchers </w:t>
      </w:r>
    </w:p>
    <w:p w14:paraId="0C86A4C7" w14:textId="77777777" w:rsidR="00D3602A" w:rsidRDefault="00D3602A" w:rsidP="00A306CF">
      <w:pPr>
        <w:pStyle w:val="ListParagraph"/>
        <w:numPr>
          <w:ilvl w:val="1"/>
          <w:numId w:val="1"/>
        </w:numPr>
      </w:pPr>
      <w:r>
        <w:t>Clinicians</w:t>
      </w:r>
    </w:p>
    <w:p w14:paraId="246C0BD6" w14:textId="7DECCF68" w:rsidR="00D3602A" w:rsidRDefault="00A306CF" w:rsidP="00D3602A">
      <w:pPr>
        <w:pStyle w:val="ListParagraph"/>
        <w:numPr>
          <w:ilvl w:val="1"/>
          <w:numId w:val="1"/>
        </w:numPr>
      </w:pPr>
      <w:r>
        <w:t>Philanthropists</w:t>
      </w:r>
      <w:ins w:id="0" w:author="Amy Conn" w:date="2015-01-15T11:03:00Z">
        <w:r w:rsidR="00061E8A">
          <w:t xml:space="preserve"> &amp; Foundations</w:t>
        </w:r>
      </w:ins>
    </w:p>
    <w:p w14:paraId="600EDB49" w14:textId="30927705" w:rsidR="00A306CF" w:rsidRDefault="00A306CF" w:rsidP="00D3602A">
      <w:pPr>
        <w:pStyle w:val="ListParagraph"/>
        <w:numPr>
          <w:ilvl w:val="1"/>
          <w:numId w:val="1"/>
        </w:numPr>
      </w:pPr>
      <w:r>
        <w:t>Venture philanthropists</w:t>
      </w:r>
      <w:ins w:id="1" w:author="Amy Conn" w:date="2015-01-15T11:03:00Z">
        <w:r w:rsidR="00061E8A">
          <w:t xml:space="preserve"> &amp; Investors</w:t>
        </w:r>
      </w:ins>
    </w:p>
    <w:p w14:paraId="34FF6636" w14:textId="77777777" w:rsidR="00D3602A" w:rsidRDefault="00D3602A" w:rsidP="00D3602A">
      <w:pPr>
        <w:pStyle w:val="ListParagraph"/>
        <w:numPr>
          <w:ilvl w:val="1"/>
          <w:numId w:val="1"/>
        </w:numPr>
      </w:pPr>
      <w:r>
        <w:t>Industry</w:t>
      </w:r>
      <w:r w:rsidR="00437E93">
        <w:t xml:space="preserve"> professionals</w:t>
      </w:r>
    </w:p>
    <w:p w14:paraId="4500E9F4" w14:textId="77777777" w:rsidR="00437E93" w:rsidRDefault="00437E93" w:rsidP="00D3602A">
      <w:pPr>
        <w:pStyle w:val="ListParagraph"/>
        <w:numPr>
          <w:ilvl w:val="1"/>
          <w:numId w:val="1"/>
        </w:numPr>
      </w:pPr>
      <w:r>
        <w:t>Research institution staff</w:t>
      </w:r>
    </w:p>
    <w:p w14:paraId="4F1C024B" w14:textId="57DE986F" w:rsidR="00D3602A" w:rsidRDefault="00A306CF" w:rsidP="00D3602A">
      <w:pPr>
        <w:pStyle w:val="ListParagraph"/>
        <w:numPr>
          <w:ilvl w:val="1"/>
          <w:numId w:val="1"/>
        </w:numPr>
      </w:pPr>
      <w:del w:id="2" w:author="Amy Conn" w:date="2015-01-15T11:04:00Z">
        <w:r w:rsidDel="00061E8A">
          <w:delText>Fou</w:delText>
        </w:r>
      </w:del>
      <w:del w:id="3" w:author="Amy Conn" w:date="2015-01-15T11:03:00Z">
        <w:r w:rsidDel="00061E8A">
          <w:delText xml:space="preserve">ndations and </w:delText>
        </w:r>
      </w:del>
      <w:ins w:id="4" w:author="Amy Conn" w:date="2015-01-14T22:37:00Z">
        <w:r w:rsidR="00061E8A">
          <w:t>D</w:t>
        </w:r>
        <w:r w:rsidR="00FA23AB">
          <w:t xml:space="preserve">isease specific </w:t>
        </w:r>
      </w:ins>
      <w:r>
        <w:t xml:space="preserve">non-profits </w:t>
      </w:r>
    </w:p>
    <w:p w14:paraId="0090CA1F" w14:textId="77777777" w:rsidR="00D3602A" w:rsidRDefault="00D3602A" w:rsidP="00D3602A">
      <w:pPr>
        <w:pStyle w:val="ListParagraph"/>
        <w:numPr>
          <w:ilvl w:val="1"/>
          <w:numId w:val="1"/>
        </w:numPr>
      </w:pPr>
      <w:r>
        <w:t>Patients</w:t>
      </w:r>
    </w:p>
    <w:p w14:paraId="4DA6B6B1" w14:textId="77777777" w:rsidR="00D3602A" w:rsidRPr="00AC3B6B" w:rsidRDefault="00D3602A" w:rsidP="00D3602A">
      <w:pPr>
        <w:pStyle w:val="ListParagraph"/>
        <w:numPr>
          <w:ilvl w:val="0"/>
          <w:numId w:val="1"/>
        </w:numPr>
        <w:rPr>
          <w:b/>
        </w:rPr>
      </w:pPr>
      <w:r w:rsidRPr="00AC3B6B">
        <w:rPr>
          <w:b/>
        </w:rPr>
        <w:t>Dollars</w:t>
      </w:r>
    </w:p>
    <w:p w14:paraId="0FBB7D52" w14:textId="2FE8A74E" w:rsidR="00D3602A" w:rsidRDefault="00D3602A" w:rsidP="00AC3B6B">
      <w:pPr>
        <w:ind w:left="720" w:firstLine="720"/>
      </w:pPr>
      <w:r>
        <w:t>Philanthropic fundi</w:t>
      </w:r>
      <w:r w:rsidR="00AC3B6B">
        <w:t xml:space="preserve">ng, </w:t>
      </w:r>
      <w:ins w:id="5" w:author="Amy Conn" w:date="2015-01-15T11:04:00Z">
        <w:r w:rsidR="00061E8A">
          <w:t xml:space="preserve">Commercial investment, </w:t>
        </w:r>
      </w:ins>
      <w:del w:id="6" w:author="Amy Conn" w:date="2015-01-15T11:04:00Z">
        <w:r w:rsidR="00AC3B6B" w:rsidDel="00061E8A">
          <w:delText>i</w:delText>
        </w:r>
        <w:r w:rsidDel="00061E8A">
          <w:delText>ndustry</w:delText>
        </w:r>
        <w:r w:rsidR="005271A0" w:rsidDel="00061E8A">
          <w:delText xml:space="preserve"> </w:delText>
        </w:r>
      </w:del>
      <w:ins w:id="7" w:author="Amy Conn" w:date="2015-01-15T11:04:00Z">
        <w:r w:rsidR="00061E8A">
          <w:t>Corporate</w:t>
        </w:r>
        <w:r w:rsidR="00061E8A">
          <w:t xml:space="preserve"> </w:t>
        </w:r>
      </w:ins>
      <w:del w:id="8" w:author="Amy Conn" w:date="2015-01-15T11:04:00Z">
        <w:r w:rsidR="005271A0" w:rsidDel="00061E8A">
          <w:delText>sponsorship</w:delText>
        </w:r>
      </w:del>
      <w:ins w:id="9" w:author="Amy Conn" w:date="2015-01-15T11:04:00Z">
        <w:r w:rsidR="00061E8A">
          <w:t>support</w:t>
        </w:r>
      </w:ins>
      <w:r w:rsidR="005271A0">
        <w:t xml:space="preserve">, </w:t>
      </w:r>
      <w:ins w:id="10" w:author="Amy Conn" w:date="2015-01-15T11:04:00Z">
        <w:r w:rsidR="00061E8A">
          <w:t>R</w:t>
        </w:r>
      </w:ins>
      <w:del w:id="11" w:author="Amy Conn" w:date="2015-01-15T11:04:00Z">
        <w:r w:rsidR="005271A0" w:rsidDel="00061E8A">
          <w:delText>r</w:delText>
        </w:r>
      </w:del>
      <w:r w:rsidR="005271A0">
        <w:t>esearch institution co-funding</w:t>
      </w:r>
    </w:p>
    <w:p w14:paraId="26C369A3" w14:textId="77777777" w:rsidR="00D3602A" w:rsidRPr="00AC3B6B" w:rsidRDefault="00D3602A" w:rsidP="00D3602A">
      <w:pPr>
        <w:pStyle w:val="ListParagraph"/>
        <w:numPr>
          <w:ilvl w:val="0"/>
          <w:numId w:val="1"/>
        </w:numPr>
        <w:rPr>
          <w:b/>
        </w:rPr>
      </w:pPr>
      <w:r w:rsidRPr="00AC3B6B">
        <w:rPr>
          <w:b/>
        </w:rPr>
        <w:t xml:space="preserve">Repurposing </w:t>
      </w:r>
      <w:r w:rsidR="00C317AD">
        <w:rPr>
          <w:b/>
        </w:rPr>
        <w:t xml:space="preserve">ideas </w:t>
      </w:r>
    </w:p>
    <w:p w14:paraId="31B86A8E" w14:textId="37214214" w:rsidR="00D3602A" w:rsidRDefault="00C317AD" w:rsidP="00AC3B6B">
      <w:pPr>
        <w:ind w:left="720" w:firstLine="720"/>
      </w:pPr>
      <w:del w:id="12" w:author="Amy Conn" w:date="2015-01-15T11:04:00Z">
        <w:r w:rsidDel="00061E8A">
          <w:delText>From</w:delText>
        </w:r>
        <w:r w:rsidR="00AC3B6B" w:rsidDel="00061E8A">
          <w:delText xml:space="preserve"> r</w:delText>
        </w:r>
        <w:r w:rsidR="00D3602A" w:rsidDel="00061E8A">
          <w:delText>esearcher</w:delText>
        </w:r>
        <w:r w:rsidR="00AC3B6B" w:rsidDel="00061E8A">
          <w:delText xml:space="preserve">s, </w:delText>
        </w:r>
        <w:r w:rsidR="00D3602A" w:rsidDel="00061E8A">
          <w:delText>clinicians</w:delText>
        </w:r>
        <w:r w:rsidR="00AC3B6B" w:rsidDel="00061E8A">
          <w:delText>, patients,</w:delText>
        </w:r>
        <w:r w:rsidR="00D3602A" w:rsidDel="00061E8A">
          <w:delText xml:space="preserve"> bioinformatics</w:delText>
        </w:r>
        <w:r w:rsidR="005271A0" w:rsidDel="00061E8A">
          <w:delText xml:space="preserve"> and</w:delText>
        </w:r>
        <w:r w:rsidR="00A306CF" w:rsidDel="00061E8A">
          <w:delText xml:space="preserve"> </w:delText>
        </w:r>
        <w:r w:rsidR="005271A0" w:rsidDel="00061E8A">
          <w:delText>industry</w:delText>
        </w:r>
      </w:del>
      <w:ins w:id="13" w:author="Amy Conn" w:date="2015-01-15T11:04:00Z">
        <w:r w:rsidR="00061E8A">
          <w:t xml:space="preserve">Published </w:t>
        </w:r>
      </w:ins>
      <w:ins w:id="14" w:author="Amy Conn" w:date="2015-01-15T11:05:00Z">
        <w:r w:rsidR="00061E8A">
          <w:t>&amp; unpublished data, Observations, Bioinformatics</w:t>
        </w:r>
      </w:ins>
    </w:p>
    <w:p w14:paraId="0ADCA959" w14:textId="67A46D39" w:rsidR="00D3602A" w:rsidRPr="00AC3B6B" w:rsidRDefault="00D3602A" w:rsidP="00D3602A">
      <w:pPr>
        <w:pStyle w:val="ListParagraph"/>
        <w:numPr>
          <w:ilvl w:val="0"/>
          <w:numId w:val="1"/>
        </w:numPr>
        <w:rPr>
          <w:b/>
        </w:rPr>
      </w:pPr>
      <w:del w:id="15" w:author="Amy Conn" w:date="2015-01-15T11:14:00Z">
        <w:r w:rsidRPr="00AC3B6B" w:rsidDel="00061E8A">
          <w:rPr>
            <w:b/>
          </w:rPr>
          <w:delText>Products</w:delText>
        </w:r>
      </w:del>
      <w:ins w:id="16" w:author="Amy Conn" w:date="2015-01-15T11:14:00Z">
        <w:r w:rsidR="00061E8A">
          <w:rPr>
            <w:b/>
          </w:rPr>
          <w:t>Resources</w:t>
        </w:r>
      </w:ins>
    </w:p>
    <w:p w14:paraId="4E59740D" w14:textId="77777777" w:rsidR="00D3602A" w:rsidRDefault="00D3602A" w:rsidP="00AC3B6B">
      <w:pPr>
        <w:pStyle w:val="ListParagraph"/>
        <w:ind w:left="1440"/>
      </w:pPr>
      <w:r>
        <w:t>Drugs</w:t>
      </w:r>
      <w:r w:rsidR="00AC3B6B">
        <w:t xml:space="preserve">, </w:t>
      </w:r>
      <w:r>
        <w:t>Devices</w:t>
      </w:r>
      <w:r w:rsidR="00AC3B6B">
        <w:t xml:space="preserve">, </w:t>
      </w:r>
      <w:r>
        <w:t>Nutriceuticals</w:t>
      </w:r>
      <w:r w:rsidR="00AC3B6B">
        <w:t xml:space="preserve">, </w:t>
      </w:r>
      <w:r>
        <w:t>Diagnostics</w:t>
      </w:r>
      <w:r w:rsidR="005271A0">
        <w:t xml:space="preserve">, </w:t>
      </w:r>
      <w:r w:rsidR="005B77F6">
        <w:t>T</w:t>
      </w:r>
      <w:r w:rsidR="005271A0">
        <w:t>herapies</w:t>
      </w:r>
    </w:p>
    <w:p w14:paraId="58C603D1" w14:textId="27AF436B" w:rsidR="00D3602A" w:rsidRPr="00AC3B6B" w:rsidRDefault="00D3602A" w:rsidP="00D3602A">
      <w:pPr>
        <w:pStyle w:val="ListParagraph"/>
        <w:numPr>
          <w:ilvl w:val="0"/>
          <w:numId w:val="1"/>
        </w:numPr>
        <w:rPr>
          <w:b/>
        </w:rPr>
      </w:pPr>
      <w:del w:id="17" w:author="Amy Conn" w:date="2015-01-15T10:58:00Z">
        <w:r w:rsidRPr="00AC3B6B" w:rsidDel="00061E8A">
          <w:rPr>
            <w:b/>
          </w:rPr>
          <w:delText>Member Resources</w:delText>
        </w:r>
      </w:del>
      <w:ins w:id="18" w:author="Amy Conn" w:date="2015-01-15T10:58:00Z">
        <w:r w:rsidR="00061E8A">
          <w:rPr>
            <w:b/>
          </w:rPr>
          <w:t>Expertise</w:t>
        </w:r>
      </w:ins>
    </w:p>
    <w:p w14:paraId="3F8D54BF" w14:textId="4484B7FC" w:rsidR="00D3602A" w:rsidRDefault="00D3602A" w:rsidP="00AC3B6B">
      <w:pPr>
        <w:pStyle w:val="ListParagraph"/>
        <w:ind w:left="1440"/>
      </w:pPr>
      <w:r>
        <w:t>Regulatory</w:t>
      </w:r>
      <w:del w:id="19" w:author="Amy Conn" w:date="2015-01-15T10:58:00Z">
        <w:r w:rsidDel="00061E8A">
          <w:delText xml:space="preserve"> expertise</w:delText>
        </w:r>
      </w:del>
      <w:r w:rsidR="00AC3B6B">
        <w:t xml:space="preserve">, </w:t>
      </w:r>
      <w:r>
        <w:t>Legal</w:t>
      </w:r>
      <w:del w:id="20" w:author="Amy Conn" w:date="2015-01-15T10:58:00Z">
        <w:r w:rsidDel="00061E8A">
          <w:delText xml:space="preserve"> support</w:delText>
        </w:r>
      </w:del>
      <w:r w:rsidR="00AC3B6B">
        <w:t xml:space="preserve">, </w:t>
      </w:r>
      <w:r>
        <w:t>Trial management</w:t>
      </w:r>
      <w:r w:rsidR="00AC3B6B">
        <w:t xml:space="preserve">, </w:t>
      </w:r>
      <w:r>
        <w:t>Manufacturing</w:t>
      </w:r>
      <w:r w:rsidR="00AC3B6B">
        <w:t>, Patient enrollment</w:t>
      </w:r>
    </w:p>
    <w:p w14:paraId="2BF90BD7" w14:textId="77777777" w:rsidR="00D3602A" w:rsidRDefault="00D3602A" w:rsidP="00AC3B6B"/>
    <w:p w14:paraId="0C47F287" w14:textId="77777777" w:rsidR="00AC3B6B" w:rsidRPr="00AC3B6B" w:rsidRDefault="00AC3B6B" w:rsidP="00AC3B6B">
      <w:pPr>
        <w:rPr>
          <w:b/>
          <w:sz w:val="28"/>
        </w:rPr>
      </w:pPr>
      <w:r w:rsidRPr="00AC3B6B">
        <w:rPr>
          <w:b/>
          <w:sz w:val="28"/>
        </w:rPr>
        <w:t>Activities</w:t>
      </w:r>
    </w:p>
    <w:p w14:paraId="3F2FDA18" w14:textId="77777777" w:rsidR="00A306CF" w:rsidRDefault="00AC3B6B" w:rsidP="00AC3B6B">
      <w:r>
        <w:t>Conversation forums</w:t>
      </w:r>
      <w:r w:rsidR="005271A0">
        <w:t xml:space="preserve"> </w:t>
      </w:r>
    </w:p>
    <w:p w14:paraId="29CE9546" w14:textId="77777777" w:rsidR="00AC3B6B" w:rsidRPr="00AC3B6B" w:rsidRDefault="00AC3B6B" w:rsidP="00AC3B6B">
      <w:r>
        <w:t>Requests for Proposal</w:t>
      </w:r>
      <w:r w:rsidR="005271A0">
        <w:t>s</w:t>
      </w:r>
      <w:r>
        <w:t xml:space="preserve"> </w:t>
      </w:r>
    </w:p>
    <w:p w14:paraId="75416E00" w14:textId="29FF05A4" w:rsidR="00A306CF" w:rsidRDefault="00AC3B6B" w:rsidP="00D3602A">
      <w:r w:rsidRPr="00AC3B6B">
        <w:t>Research Project Proposal</w:t>
      </w:r>
      <w:ins w:id="21" w:author="Amy Conn" w:date="2015-01-15T11:16:00Z">
        <w:r w:rsidR="00061E8A">
          <w:t>s</w:t>
        </w:r>
      </w:ins>
      <w:bookmarkStart w:id="22" w:name="_GoBack"/>
      <w:bookmarkEnd w:id="22"/>
      <w:ins w:id="23" w:author="Amy Conn" w:date="2015-01-15T10:57:00Z">
        <w:r w:rsidR="00061E8A">
          <w:t xml:space="preserve"> and Review</w:t>
        </w:r>
      </w:ins>
      <w:del w:id="24" w:author="Amy Conn" w:date="2015-01-15T10:57:00Z">
        <w:r w:rsidRPr="00AC3B6B" w:rsidDel="00061E8A">
          <w:delText>s/Scientific Review and Validation</w:delText>
        </w:r>
      </w:del>
      <w:r w:rsidR="005271A0">
        <w:t xml:space="preserve"> </w:t>
      </w:r>
    </w:p>
    <w:p w14:paraId="6A25F274" w14:textId="77777777" w:rsidR="00D3602A" w:rsidRDefault="00D3602A" w:rsidP="00D3602A"/>
    <w:p w14:paraId="4CD3411A" w14:textId="77777777" w:rsidR="00D3602A" w:rsidRPr="00AC3B6B" w:rsidRDefault="00D3602A" w:rsidP="00D3602A">
      <w:pPr>
        <w:rPr>
          <w:b/>
          <w:sz w:val="28"/>
        </w:rPr>
      </w:pPr>
      <w:r w:rsidRPr="00AC3B6B">
        <w:rPr>
          <w:b/>
          <w:sz w:val="28"/>
        </w:rPr>
        <w:t>Outputs</w:t>
      </w:r>
    </w:p>
    <w:p w14:paraId="5F75710A" w14:textId="4FBCEE1E" w:rsidR="005B77F6" w:rsidRDefault="00061E8A" w:rsidP="005271A0">
      <w:pPr>
        <w:pStyle w:val="ListParagraph"/>
        <w:numPr>
          <w:ilvl w:val="0"/>
          <w:numId w:val="2"/>
        </w:numPr>
      </w:pPr>
      <w:ins w:id="25" w:author="Amy Conn" w:date="2015-01-15T11:05:00Z">
        <w:r>
          <w:t xml:space="preserve">More </w:t>
        </w:r>
      </w:ins>
      <w:del w:id="26" w:author="Amy Conn" w:date="2015-01-15T10:59:00Z">
        <w:r w:rsidR="005271A0" w:rsidDel="00061E8A">
          <w:delText>Funded proof</w:delText>
        </w:r>
      </w:del>
      <w:ins w:id="27" w:author="Amy Conn" w:date="2015-01-15T10:59:00Z">
        <w:r>
          <w:t>proof</w:t>
        </w:r>
      </w:ins>
      <w:r w:rsidR="005271A0">
        <w:t xml:space="preserve"> of concept clinical trials </w:t>
      </w:r>
    </w:p>
    <w:p w14:paraId="377E6A5E" w14:textId="34E98D77" w:rsidR="005271A0" w:rsidDel="00061E8A" w:rsidRDefault="005B77F6" w:rsidP="005271A0">
      <w:pPr>
        <w:pStyle w:val="ListParagraph"/>
        <w:numPr>
          <w:ilvl w:val="0"/>
          <w:numId w:val="2"/>
        </w:numPr>
        <w:rPr>
          <w:del w:id="28" w:author="Amy Conn" w:date="2015-01-15T11:08:00Z"/>
        </w:rPr>
      </w:pPr>
      <w:del w:id="29" w:author="Amy Conn" w:date="2015-01-15T11:08:00Z">
        <w:r w:rsidDel="00061E8A">
          <w:delText>F</w:delText>
        </w:r>
        <w:r w:rsidR="005271A0" w:rsidDel="00061E8A">
          <w:delText xml:space="preserve">inal preclinical research </w:delText>
        </w:r>
      </w:del>
    </w:p>
    <w:p w14:paraId="07C37AE8" w14:textId="39AF0E93" w:rsidR="00D3602A" w:rsidRDefault="00D3602A" w:rsidP="00D3602A">
      <w:pPr>
        <w:pStyle w:val="ListParagraph"/>
        <w:numPr>
          <w:ilvl w:val="0"/>
          <w:numId w:val="2"/>
        </w:numPr>
        <w:rPr>
          <w:ins w:id="30" w:author="Amy Conn" w:date="2015-01-15T11:13:00Z"/>
        </w:rPr>
      </w:pPr>
      <w:del w:id="31" w:author="Amy Conn" w:date="2015-01-15T11:08:00Z">
        <w:r w:rsidDel="00061E8A">
          <w:delText>New collaborations</w:delText>
        </w:r>
        <w:r w:rsidR="00437E93" w:rsidDel="00061E8A">
          <w:delText xml:space="preserve"> </w:delText>
        </w:r>
      </w:del>
      <w:ins w:id="32" w:author="Amy Conn" w:date="2015-01-15T11:08:00Z">
        <w:r w:rsidR="00061E8A">
          <w:t>Expanded &amp; collaborative Repurposing community</w:t>
        </w:r>
      </w:ins>
    </w:p>
    <w:p w14:paraId="11328D52" w14:textId="79904C37" w:rsidR="00061E8A" w:rsidRDefault="00061E8A" w:rsidP="00D3602A">
      <w:pPr>
        <w:pStyle w:val="ListParagraph"/>
        <w:numPr>
          <w:ilvl w:val="0"/>
          <w:numId w:val="2"/>
        </w:numPr>
      </w:pPr>
      <w:ins w:id="33" w:author="Amy Conn" w:date="2015-01-15T11:13:00Z">
        <w:r>
          <w:t>Process promoting transparency &amp; efficiency</w:t>
        </w:r>
      </w:ins>
    </w:p>
    <w:p w14:paraId="714ED931" w14:textId="1DDBB81A" w:rsidR="00D3602A" w:rsidDel="00061E8A" w:rsidRDefault="00A306CF" w:rsidP="00D3602A">
      <w:pPr>
        <w:pStyle w:val="ListParagraph"/>
        <w:numPr>
          <w:ilvl w:val="0"/>
          <w:numId w:val="2"/>
        </w:numPr>
        <w:rPr>
          <w:del w:id="34" w:author="Amy Conn" w:date="2015-01-15T11:11:00Z"/>
        </w:rPr>
      </w:pPr>
      <w:del w:id="35" w:author="Amy Conn" w:date="2015-01-15T11:11:00Z">
        <w:r w:rsidDel="00061E8A">
          <w:delText>A fast track from idea to testing to potential treatment</w:delText>
        </w:r>
      </w:del>
    </w:p>
    <w:p w14:paraId="78EF0E81" w14:textId="77777777" w:rsidR="00437E93" w:rsidRDefault="00437E93" w:rsidP="00437E93"/>
    <w:p w14:paraId="060C65AD" w14:textId="77777777" w:rsidR="00437E93" w:rsidRPr="00AC3B6B" w:rsidRDefault="00437E93" w:rsidP="00437E93">
      <w:pPr>
        <w:rPr>
          <w:b/>
          <w:sz w:val="28"/>
        </w:rPr>
      </w:pPr>
      <w:r w:rsidRPr="00AC3B6B">
        <w:rPr>
          <w:b/>
          <w:sz w:val="28"/>
        </w:rPr>
        <w:t>Outcomes</w:t>
      </w:r>
    </w:p>
    <w:p w14:paraId="24A5463C" w14:textId="77777777" w:rsidR="00437E93" w:rsidRDefault="00437E93" w:rsidP="00437E93"/>
    <w:p w14:paraId="738441F6" w14:textId="77777777" w:rsidR="00D3602A" w:rsidRDefault="00B3147D" w:rsidP="00BD5CE3">
      <w:r>
        <w:t>Effective, affordable r</w:t>
      </w:r>
      <w:r w:rsidR="00AC3B6B">
        <w:t>epurposed treatments for patients in need</w:t>
      </w:r>
      <w:r w:rsidR="00437E93">
        <w:t xml:space="preserve"> </w:t>
      </w:r>
    </w:p>
    <w:p w14:paraId="33E3763A" w14:textId="77777777" w:rsidR="00B3147D" w:rsidRDefault="00B3147D" w:rsidP="00BD5CE3"/>
    <w:p w14:paraId="383B4C4A" w14:textId="77777777" w:rsidR="00B3147D" w:rsidRDefault="00B3147D" w:rsidP="00BD5CE3">
      <w:r>
        <w:rPr>
          <w:noProof/>
        </w:rPr>
        <w:lastRenderedPageBreak/>
        <w:drawing>
          <wp:inline distT="0" distB="0" distL="0" distR="0" wp14:anchorId="75A954F6" wp14:editId="7C2D5A73">
            <wp:extent cx="5486400" cy="162369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_logo_sngl_cmyk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2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A75B8" w14:textId="77777777" w:rsidR="00BD5CE3" w:rsidRDefault="00BD5CE3" w:rsidP="00BD5CE3"/>
    <w:p w14:paraId="1EB2EE96" w14:textId="77777777" w:rsidR="00BD5CE3" w:rsidRDefault="00BD5CE3" w:rsidP="00BD5CE3"/>
    <w:p w14:paraId="5177A2B2" w14:textId="77777777" w:rsidR="00BD5CE3" w:rsidRDefault="00BD5CE3" w:rsidP="00BD5CE3">
      <w:r>
        <w:rPr>
          <w:noProof/>
        </w:rPr>
        <w:drawing>
          <wp:inline distT="0" distB="0" distL="0" distR="0" wp14:anchorId="72F3DBFE" wp14:editId="104BA6F9">
            <wp:extent cx="5486400" cy="50399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08 at 11.34.07 A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03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5CE3" w:rsidSect="008C41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96494"/>
    <w:multiLevelType w:val="hybridMultilevel"/>
    <w:tmpl w:val="7DD6E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E0099E"/>
    <w:multiLevelType w:val="hybridMultilevel"/>
    <w:tmpl w:val="56D4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markup="0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02A"/>
    <w:rsid w:val="00061E8A"/>
    <w:rsid w:val="002329A7"/>
    <w:rsid w:val="00437E93"/>
    <w:rsid w:val="005271A0"/>
    <w:rsid w:val="005B77F6"/>
    <w:rsid w:val="00653D35"/>
    <w:rsid w:val="008C4182"/>
    <w:rsid w:val="00A306CF"/>
    <w:rsid w:val="00AC3B6B"/>
    <w:rsid w:val="00B3147D"/>
    <w:rsid w:val="00BD5CE3"/>
    <w:rsid w:val="00C317AD"/>
    <w:rsid w:val="00D3602A"/>
    <w:rsid w:val="00FA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7C12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5C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CE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271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71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71A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1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1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5C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CE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271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71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71A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1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1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188</Words>
  <Characters>1072</Characters>
  <Application>Microsoft Macintosh Word</Application>
  <DocSecurity>0</DocSecurity>
  <Lines>8</Lines>
  <Paragraphs>2</Paragraphs>
  <ScaleCrop>false</ScaleCrop>
  <Company>Cures Within Reach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Conn</dc:creator>
  <cp:keywords/>
  <dc:description/>
  <cp:lastModifiedBy>Amy Conn</cp:lastModifiedBy>
  <cp:revision>2</cp:revision>
  <dcterms:created xsi:type="dcterms:W3CDTF">2015-01-15T17:16:00Z</dcterms:created>
  <dcterms:modified xsi:type="dcterms:W3CDTF">2015-01-15T17:16:00Z</dcterms:modified>
</cp:coreProperties>
</file>